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7C2613">
      <w:pPr>
        <w:spacing w:line="260" w:lineRule="atLeast"/>
        <w:ind w:right="-49" w:firstLine="708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6091087A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6FF213D" w14:textId="60270BB8" w:rsidR="006C74AF" w:rsidRPr="00DE6511" w:rsidRDefault="006C74AF" w:rsidP="0064618E">
      <w:pPr>
        <w:spacing w:line="260" w:lineRule="atLeast"/>
        <w:jc w:val="both"/>
      </w:pPr>
      <w:r>
        <w:rPr>
          <w:rFonts w:ascii="Verdana" w:hAnsi="Verdana" w:cs="Tahoma"/>
          <w:sz w:val="20"/>
          <w:szCs w:val="20"/>
          <w:lang w:eastAsia="pl-PL"/>
        </w:rPr>
        <w:t xml:space="preserve">Niniejsza umowa z uwagi na wartość przedmiotu zamówienia, nie przewyższającą </w:t>
      </w:r>
      <w:r w:rsidR="0005389A">
        <w:rPr>
          <w:rFonts w:ascii="Verdana" w:hAnsi="Verdana" w:cs="Tahoma"/>
          <w:sz w:val="20"/>
          <w:szCs w:val="20"/>
          <w:lang w:eastAsia="pl-PL"/>
        </w:rPr>
        <w:t xml:space="preserve">kwoty </w:t>
      </w:r>
      <w:r w:rsidR="0005389A" w:rsidRPr="00DE6511">
        <w:t>130</w:t>
      </w:r>
      <w:r w:rsidR="0005389A">
        <w:t> </w:t>
      </w:r>
      <w:r w:rsidR="0005389A" w:rsidRPr="0005389A">
        <w:t>000</w:t>
      </w:r>
      <w:r w:rsidR="0005389A">
        <w:t xml:space="preserve"> zł.</w:t>
      </w:r>
    </w:p>
    <w:p w14:paraId="740CDC87" w14:textId="77777777" w:rsidR="006C74AF" w:rsidRPr="00937E9E" w:rsidRDefault="006C74AF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43DB1C34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9E10BBD" w14:textId="44AE35F2" w:rsidR="00EF7634" w:rsidRPr="00937E9E" w:rsidRDefault="00433E98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</w:t>
      </w:r>
      <w:r w:rsidR="0055235B">
        <w:rPr>
          <w:rFonts w:ascii="Verdana" w:hAnsi="Verdana"/>
          <w:b/>
          <w:sz w:val="20"/>
          <w:szCs w:val="20"/>
        </w:rPr>
        <w:t xml:space="preserve">i organizację ruchu </w:t>
      </w:r>
      <w:r w:rsidR="001550F0" w:rsidRPr="00937E9E">
        <w:rPr>
          <w:rFonts w:ascii="Verdana" w:hAnsi="Verdana"/>
          <w:b/>
          <w:sz w:val="20"/>
          <w:szCs w:val="20"/>
        </w:rPr>
        <w:t xml:space="preserve">dla zadania pn.: </w:t>
      </w:r>
      <w:r w:rsidR="00764EFF" w:rsidRPr="00937E9E">
        <w:rPr>
          <w:rFonts w:ascii="Verdana" w:hAnsi="Verdana"/>
          <w:b/>
          <w:sz w:val="20"/>
          <w:szCs w:val="20"/>
        </w:rPr>
        <w:t>„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85A1D" w:rsidRPr="00937E9E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85A1D" w:rsidRPr="00937E9E">
        <w:rPr>
          <w:rFonts w:ascii="Verdana" w:hAnsi="Verdana" w:cs="Arial"/>
          <w:b/>
          <w:sz w:val="20"/>
          <w:szCs w:val="20"/>
        </w:rPr>
        <w:t xml:space="preserve"> na przejściach dla pieszych w ciągu DK</w:t>
      </w:r>
      <w:ins w:id="0" w:author="Tworek Michał" w:date="2022-10-21T08:35:00Z">
        <w:r w:rsidR="00B426AE">
          <w:rPr>
            <w:rFonts w:ascii="Verdana" w:hAnsi="Verdana" w:cs="Arial"/>
            <w:b/>
            <w:sz w:val="20"/>
            <w:szCs w:val="20"/>
          </w:rPr>
          <w:t>79</w:t>
        </w:r>
      </w:ins>
      <w:del w:id="1" w:author="Tworek Michał" w:date="2022-10-21T08:35:00Z">
        <w:r w:rsidR="00B51433" w:rsidDel="00B426AE">
          <w:rPr>
            <w:rFonts w:ascii="Verdana" w:hAnsi="Verdana" w:cs="Arial"/>
            <w:b/>
            <w:sz w:val="20"/>
            <w:szCs w:val="20"/>
          </w:rPr>
          <w:delText>42, DK73 i DK74</w:delText>
        </w:r>
      </w:del>
      <w:r w:rsidR="00285A1D" w:rsidRPr="00937E9E">
        <w:rPr>
          <w:rFonts w:ascii="Verdana" w:hAnsi="Verdana" w:cs="Arial"/>
          <w:b/>
          <w:sz w:val="20"/>
          <w:szCs w:val="20"/>
        </w:rPr>
        <w:t xml:space="preserve"> na terenie Rejonu</w:t>
      </w:r>
      <w:del w:id="2" w:author="Tworek Michał" w:date="2022-10-21T08:35:00Z">
        <w:r w:rsidR="00285A1D" w:rsidRPr="00937E9E" w:rsidDel="00B426AE">
          <w:rPr>
            <w:rFonts w:ascii="Verdana" w:hAnsi="Verdana" w:cs="Arial"/>
            <w:b/>
            <w:sz w:val="20"/>
            <w:szCs w:val="20"/>
          </w:rPr>
          <w:delText xml:space="preserve"> </w:delText>
        </w:r>
        <w:r w:rsidR="00B51433" w:rsidDel="00B426AE">
          <w:rPr>
            <w:rFonts w:ascii="Verdana" w:hAnsi="Verdana" w:cs="Arial"/>
            <w:b/>
            <w:sz w:val="20"/>
            <w:szCs w:val="20"/>
          </w:rPr>
          <w:delText>Kielce</w:delText>
        </w:r>
      </w:del>
      <w:ins w:id="3" w:author="Tworek Michał" w:date="2022-10-21T08:35:00Z">
        <w:r w:rsidR="00B426AE">
          <w:rPr>
            <w:rFonts w:ascii="Verdana" w:hAnsi="Verdana" w:cs="Arial"/>
            <w:b/>
            <w:sz w:val="20"/>
            <w:szCs w:val="20"/>
          </w:rPr>
          <w:t xml:space="preserve"> Opatów i Busko-Zdrój</w:t>
        </w:r>
      </w:ins>
      <w:r w:rsidR="00B51433">
        <w:rPr>
          <w:rFonts w:ascii="Verdana" w:hAnsi="Verdana" w:cs="Arial"/>
          <w:b/>
          <w:sz w:val="20"/>
          <w:szCs w:val="20"/>
        </w:rPr>
        <w:t xml:space="preserve"> 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w woj. świętokrzyskim poprzez wykonanie w systemie Projektuj i Buduj oświetlenia dedykowanego wraz z robotami towarzyszącymi na </w:t>
      </w:r>
      <w:r w:rsidR="00B51433">
        <w:rPr>
          <w:rFonts w:ascii="Verdana" w:hAnsi="Verdana" w:cs="Arial"/>
          <w:b/>
          <w:sz w:val="20"/>
          <w:szCs w:val="20"/>
        </w:rPr>
        <w:t>dro</w:t>
      </w:r>
      <w:ins w:id="4" w:author="Tworek Michał" w:date="2022-10-21T08:35:00Z">
        <w:r w:rsidR="00B426AE">
          <w:rPr>
            <w:rFonts w:ascii="Verdana" w:hAnsi="Verdana" w:cs="Arial"/>
            <w:b/>
            <w:sz w:val="20"/>
            <w:szCs w:val="20"/>
          </w:rPr>
          <w:t>dze</w:t>
        </w:r>
      </w:ins>
      <w:del w:id="5" w:author="Tworek Michał" w:date="2022-10-21T08:35:00Z">
        <w:r w:rsidR="00B51433" w:rsidDel="00B426AE">
          <w:rPr>
            <w:rFonts w:ascii="Verdana" w:hAnsi="Verdana" w:cs="Arial"/>
            <w:b/>
            <w:sz w:val="20"/>
            <w:szCs w:val="20"/>
          </w:rPr>
          <w:delText>gach</w:delText>
        </w:r>
      </w:del>
      <w:r w:rsidR="00B51433">
        <w:rPr>
          <w:rFonts w:ascii="Verdana" w:hAnsi="Verdana" w:cs="Arial"/>
          <w:b/>
          <w:sz w:val="20"/>
          <w:szCs w:val="20"/>
        </w:rPr>
        <w:t xml:space="preserve"> krajow</w:t>
      </w:r>
      <w:del w:id="6" w:author="Tworek Michał" w:date="2022-10-21T08:35:00Z">
        <w:r w:rsidR="00B51433" w:rsidDel="00B426AE">
          <w:rPr>
            <w:rFonts w:ascii="Verdana" w:hAnsi="Verdana" w:cs="Arial"/>
            <w:b/>
            <w:sz w:val="20"/>
            <w:szCs w:val="20"/>
          </w:rPr>
          <w:delText>yc</w:delText>
        </w:r>
      </w:del>
      <w:ins w:id="7" w:author="Tworek Michał" w:date="2022-10-21T08:35:00Z">
        <w:r w:rsidR="00B426AE">
          <w:rPr>
            <w:rFonts w:ascii="Verdana" w:hAnsi="Verdana" w:cs="Arial"/>
            <w:b/>
            <w:sz w:val="20"/>
            <w:szCs w:val="20"/>
          </w:rPr>
          <w:t>ej</w:t>
        </w:r>
      </w:ins>
      <w:del w:id="8" w:author="Tworek Michał" w:date="2022-10-21T08:35:00Z">
        <w:r w:rsidR="00B51433" w:rsidDel="00B426AE">
          <w:rPr>
            <w:rFonts w:ascii="Verdana" w:hAnsi="Verdana" w:cs="Arial"/>
            <w:b/>
            <w:sz w:val="20"/>
            <w:szCs w:val="20"/>
          </w:rPr>
          <w:delText>h</w:delText>
        </w:r>
      </w:del>
      <w:r w:rsidR="00B51433">
        <w:rPr>
          <w:rFonts w:ascii="Verdana" w:hAnsi="Verdana" w:cs="Arial"/>
          <w:b/>
          <w:sz w:val="20"/>
          <w:szCs w:val="20"/>
        </w:rPr>
        <w:t xml:space="preserve"> nr </w:t>
      </w:r>
      <w:del w:id="9" w:author="Tworek Michał" w:date="2022-10-21T08:35:00Z">
        <w:r w:rsidR="00B51433" w:rsidDel="00B426AE">
          <w:rPr>
            <w:rFonts w:ascii="Verdana" w:hAnsi="Verdana" w:cs="Arial"/>
            <w:b/>
            <w:sz w:val="20"/>
            <w:szCs w:val="20"/>
          </w:rPr>
          <w:delText>42, 73 i 74</w:delText>
        </w:r>
        <w:r w:rsidR="00285A1D" w:rsidRPr="00937E9E" w:rsidDel="00B426AE">
          <w:rPr>
            <w:rFonts w:ascii="Verdana" w:hAnsi="Verdana" w:cs="Arial"/>
            <w:b/>
            <w:sz w:val="20"/>
            <w:szCs w:val="20"/>
          </w:rPr>
          <w:delText xml:space="preserve"> </w:delText>
        </w:r>
      </w:del>
      <w:ins w:id="10" w:author="Tworek Michał" w:date="2022-10-21T08:35:00Z">
        <w:r w:rsidR="00B426AE">
          <w:rPr>
            <w:rFonts w:ascii="Verdana" w:hAnsi="Verdana" w:cs="Arial"/>
            <w:b/>
            <w:sz w:val="20"/>
            <w:szCs w:val="20"/>
          </w:rPr>
          <w:t xml:space="preserve">79 </w:t>
        </w:r>
      </w:ins>
      <w:r w:rsidR="00285A1D" w:rsidRPr="00937E9E">
        <w:rPr>
          <w:rFonts w:ascii="Verdana" w:hAnsi="Verdana" w:cs="Arial"/>
          <w:b/>
          <w:sz w:val="20"/>
          <w:szCs w:val="20"/>
        </w:rPr>
        <w:t>na terenie województwa świętokrzyskiego</w:t>
      </w:r>
      <w:r w:rsidR="00764EFF" w:rsidRPr="00937E9E">
        <w:rPr>
          <w:rFonts w:ascii="Verdana" w:hAnsi="Verdana"/>
          <w:b/>
          <w:sz w:val="20"/>
          <w:szCs w:val="20"/>
        </w:rPr>
        <w:t>”</w:t>
      </w:r>
      <w:r w:rsidR="00EF7634" w:rsidRPr="00937E9E">
        <w:rPr>
          <w:rFonts w:ascii="Verdana" w:hAnsi="Verdana"/>
          <w:sz w:val="20"/>
          <w:szCs w:val="20"/>
        </w:rPr>
        <w:t>,</w:t>
      </w: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77777777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018A0707" w:rsidR="00A4254E" w:rsidRPr="00B51433" w:rsidRDefault="00A4254E" w:rsidP="00B51433">
      <w:pPr>
        <w:pStyle w:val="Akapitzlist"/>
        <w:numPr>
          <w:ilvl w:val="0"/>
          <w:numId w:val="34"/>
        </w:numPr>
        <w:spacing w:line="260" w:lineRule="atLeast"/>
        <w:rPr>
          <w:rFonts w:ascii="Verdana" w:hAnsi="Verdana"/>
          <w:iCs/>
          <w:color w:val="000000" w:themeColor="text1"/>
          <w:sz w:val="20"/>
          <w:szCs w:val="20"/>
        </w:rPr>
      </w:pPr>
      <w:r w:rsidRPr="00B51433">
        <w:rPr>
          <w:rFonts w:ascii="Verdana" w:hAnsi="Verdana"/>
          <w:iCs/>
          <w:sz w:val="20"/>
          <w:szCs w:val="20"/>
        </w:rPr>
        <w:lastRenderedPageBreak/>
        <w:t>okres realizacji robót budowlanych (do czasu pisemnego zgłoszenia zak</w:t>
      </w:r>
      <w:r w:rsidR="009227A0" w:rsidRPr="00B51433">
        <w:rPr>
          <w:rFonts w:ascii="Verdana" w:hAnsi="Verdana"/>
          <w:iCs/>
          <w:sz w:val="20"/>
          <w:szCs w:val="20"/>
        </w:rPr>
        <w:t xml:space="preserve">ończenia robót przez Wykonawcę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r</w:t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 xml:space="preserve">obót, nie później niż w czasie określonym w umowie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br/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>na realizację) or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az czas ich odbioru (1 miesiąc),</w:t>
      </w:r>
    </w:p>
    <w:p w14:paraId="1EEF2005" w14:textId="77777777" w:rsidR="00A4254E" w:rsidRPr="003D3A4D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color w:val="000000" w:themeColor="text1"/>
          <w:sz w:val="20"/>
          <w:szCs w:val="20"/>
          <w:lang w:eastAsia="pl-PL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>okres gwarancji</w:t>
      </w:r>
      <w:r w:rsidR="00A4254E"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287DB6B7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Planowany termin podpisania umowy na roboty budowlane, nad którymi sprawowany będzie nadzór: </w:t>
      </w:r>
      <w:r w:rsidR="00B51433">
        <w:rPr>
          <w:rFonts w:ascii="Verdana" w:hAnsi="Verdana"/>
          <w:iCs/>
          <w:color w:val="000000" w:themeColor="text1"/>
          <w:sz w:val="20"/>
          <w:szCs w:val="20"/>
        </w:rPr>
        <w:t>październik/listopad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20</w:t>
      </w:r>
      <w:r w:rsidR="001550F0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="00676E25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r. </w:t>
      </w:r>
    </w:p>
    <w:p w14:paraId="23F10476" w14:textId="27E65BDA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>Planowany termin zakończenia robót budowlanych, nad którymi sprawowany będzie nadzór: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="002F503D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2023</w:t>
      </w:r>
      <w:r w:rsidR="009227A0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764EFF" w:rsidRPr="003D3A4D">
        <w:rPr>
          <w:rFonts w:ascii="Verdana" w:hAnsi="Verdana" w:cs="Verdana"/>
          <w:color w:val="000000" w:themeColor="text1"/>
          <w:sz w:val="20"/>
          <w:szCs w:val="20"/>
        </w:rPr>
        <w:t>r.</w:t>
      </w:r>
    </w:p>
    <w:p w14:paraId="7044E8FF" w14:textId="4041A0BC" w:rsidR="00F578F7" w:rsidRPr="003D3A4D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Planowany okres sprawowania nadzoru inwestorskiego: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="00676E25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2022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r. – </w:t>
      </w:r>
      <w:r w:rsidR="00B51433">
        <w:rPr>
          <w:rFonts w:ascii="Verdana" w:hAnsi="Verdana" w:cs="Verdana"/>
          <w:color w:val="000000" w:themeColor="text1"/>
          <w:sz w:val="20"/>
          <w:szCs w:val="20"/>
        </w:rPr>
        <w:t>październik/listopad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937E9E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>2024 r.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Okres ten jest zależny od okresu realizacji</w:t>
      </w:r>
      <w:r w:rsidR="00937E9E"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robót budowlanych i w związku 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77777777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Koordynatorów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osobach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725B52B2" w14:textId="47C3325D" w:rsidR="0027612B" w:rsidRDefault="002E188C" w:rsidP="004A766E">
      <w:pPr>
        <w:spacing w:line="260" w:lineRule="atLeast"/>
        <w:ind w:left="360"/>
        <w:jc w:val="both"/>
        <w:rPr>
          <w:ins w:id="11" w:author="Tworek Michał" w:date="2022-10-21T08:35:00Z"/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 xml:space="preserve">____- Rejon </w:t>
      </w:r>
      <w:del w:id="12" w:author="Tworek Michał" w:date="2022-10-21T08:35:00Z">
        <w:r w:rsidR="004A766E" w:rsidDel="00B426AE">
          <w:rPr>
            <w:rFonts w:ascii="Verdana" w:hAnsi="Verdana" w:cs="Tahoma"/>
            <w:sz w:val="20"/>
            <w:szCs w:val="20"/>
            <w:lang w:eastAsia="pl-PL"/>
          </w:rPr>
          <w:delText>Starachowice</w:delText>
        </w:r>
      </w:del>
      <w:ins w:id="13" w:author="Tworek Michał" w:date="2022-10-21T08:35:00Z">
        <w:r w:rsidR="00B426AE">
          <w:rPr>
            <w:rFonts w:ascii="Verdana" w:hAnsi="Verdana" w:cs="Tahoma"/>
            <w:sz w:val="20"/>
            <w:szCs w:val="20"/>
            <w:lang w:eastAsia="pl-PL"/>
          </w:rPr>
          <w:t>Opatów</w:t>
        </w:r>
      </w:ins>
    </w:p>
    <w:p w14:paraId="0F532B17" w14:textId="3BE9AED4" w:rsidR="00B426AE" w:rsidRDefault="00B426AE" w:rsidP="00B426AE">
      <w:pPr>
        <w:spacing w:line="260" w:lineRule="atLeast"/>
        <w:ind w:left="360"/>
        <w:jc w:val="both"/>
        <w:rPr>
          <w:ins w:id="14" w:author="Tworek Michał" w:date="2022-10-21T08:36:00Z"/>
          <w:rFonts w:ascii="Verdana" w:hAnsi="Verdana" w:cs="Tahoma"/>
          <w:sz w:val="20"/>
          <w:szCs w:val="20"/>
          <w:lang w:eastAsia="pl-PL"/>
        </w:rPr>
      </w:pPr>
      <w:ins w:id="15" w:author="Tworek Michał" w:date="2022-10-21T08:36:00Z">
        <w:r w:rsidRPr="00937E9E">
          <w:rPr>
            <w:rFonts w:ascii="Verdana" w:hAnsi="Verdana" w:cs="Tahoma"/>
            <w:sz w:val="20"/>
            <w:szCs w:val="20"/>
            <w:lang w:eastAsia="pl-PL"/>
          </w:rPr>
          <w:t xml:space="preserve">__________________- Rejon </w:t>
        </w:r>
        <w:r>
          <w:rPr>
            <w:rFonts w:ascii="Verdana" w:hAnsi="Verdana" w:cs="Tahoma"/>
            <w:sz w:val="20"/>
            <w:szCs w:val="20"/>
            <w:lang w:eastAsia="pl-PL"/>
          </w:rPr>
          <w:t>Busko-Zdrój</w:t>
        </w:r>
        <w:bookmarkStart w:id="16" w:name="_GoBack"/>
        <w:bookmarkEnd w:id="16"/>
      </w:ins>
    </w:p>
    <w:p w14:paraId="267006E2" w14:textId="77777777" w:rsidR="00B426AE" w:rsidRPr="00937E9E" w:rsidRDefault="00B426AE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>) za okres realizacji robót budowlanych</w:t>
      </w:r>
      <w:r w:rsidR="008201E9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5CE51712" w14:textId="77777777" w:rsidR="00A44477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</w:r>
      <w:r w:rsidR="00A44477">
        <w:rPr>
          <w:rFonts w:ascii="Verdana" w:hAnsi="Verdana" w:cs="Tahoma"/>
          <w:sz w:val="20"/>
          <w:szCs w:val="20"/>
        </w:rPr>
        <w:t xml:space="preserve">Wynagrodzenie Wykonawcy może być zmienione: </w:t>
      </w:r>
    </w:p>
    <w:p w14:paraId="472F3B4D" w14:textId="5A5AD572" w:rsidR="009B4C26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w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>przypadku zmiany przez władzę ustawodawczą określonej w ust. 1 procentowej stawki podatku VAT, kwota brutto wynagrodzenia zostanie aneksem do niniejszej umowy odpowiednio dostosowana</w:t>
      </w:r>
      <w:ins w:id="17" w:author="Marcin Wróblewski" w:date="2022-09-11T17:24:00Z">
        <w:r>
          <w:rPr>
            <w:rFonts w:ascii="Verdana" w:hAnsi="Verdana" w:cs="Tahoma"/>
            <w:sz w:val="20"/>
            <w:szCs w:val="20"/>
          </w:rPr>
          <w:t>;</w:t>
        </w:r>
      </w:ins>
      <w:del w:id="18" w:author="Marcin Wróblewski" w:date="2022-09-11T17:24:00Z">
        <w:r w:rsidR="009B4C26" w:rsidRPr="00937E9E" w:rsidDel="00A44477">
          <w:rPr>
            <w:rFonts w:ascii="Verdana" w:hAnsi="Verdana" w:cs="Tahoma"/>
            <w:sz w:val="20"/>
            <w:szCs w:val="20"/>
          </w:rPr>
          <w:delText>.</w:delText>
        </w:r>
      </w:del>
    </w:p>
    <w:p w14:paraId="78575F09" w14:textId="5C8D6F6B" w:rsidR="00A44477" w:rsidRPr="00937E9E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w przypadkach określonych w §8;</w:t>
      </w:r>
    </w:p>
    <w:p w14:paraId="7A02DF95" w14:textId="18E90F9D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</w:t>
      </w:r>
      <w:r w:rsidR="005E4AAF">
        <w:rPr>
          <w:rFonts w:ascii="Verdana" w:hAnsi="Verdana" w:cs="Tahoma"/>
          <w:sz w:val="20"/>
          <w:szCs w:val="20"/>
        </w:rPr>
        <w:t xml:space="preserve"> wraz z zatwierdzonym przez Zamawiającego sprawozdaniem z realizacji robót, obejmującym okres zgodny z wystawioną fakturą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5B48612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7A3095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>ie realizacji robót budowlanych</w:t>
      </w:r>
      <w:r w:rsidRPr="00937E9E">
        <w:rPr>
          <w:rFonts w:ascii="Verdana" w:hAnsi="Verdana" w:cs="Tahoma"/>
          <w:sz w:val="20"/>
          <w:szCs w:val="20"/>
        </w:rPr>
        <w:t xml:space="preserve"> 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267A369C" w14:textId="69BB4BE8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398DBAD7" w14:textId="211BA0F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1DABCF69" w:rsidR="009B4C26" w:rsidRDefault="00C8564D" w:rsidP="0064618E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937E9E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937E9E">
        <w:rPr>
          <w:rFonts w:ascii="Verdana" w:hAnsi="Verdana" w:cs="Tahoma"/>
          <w:sz w:val="20"/>
          <w:szCs w:val="20"/>
        </w:rPr>
        <w:t xml:space="preserve">określonej </w:t>
      </w:r>
      <w:r w:rsidRPr="00937E9E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937E9E">
        <w:rPr>
          <w:rFonts w:ascii="Verdana" w:hAnsi="Verdana" w:cs="Tahoma"/>
          <w:sz w:val="20"/>
          <w:szCs w:val="20"/>
        </w:rPr>
        <w:t xml:space="preserve">dwunastomiesięczny </w:t>
      </w:r>
      <w:r w:rsidRPr="00937E9E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937E9E">
        <w:rPr>
          <w:rFonts w:ascii="Verdana" w:hAnsi="Verdana" w:cs="Tahoma"/>
          <w:sz w:val="20"/>
          <w:szCs w:val="20"/>
        </w:rPr>
        <w:t>ą potwierdzone</w:t>
      </w:r>
      <w:r w:rsidR="00F561B0" w:rsidRPr="00937E9E">
        <w:rPr>
          <w:rFonts w:ascii="Verdana" w:hAnsi="Verdana" w:cs="Tahoma"/>
          <w:sz w:val="20"/>
          <w:szCs w:val="20"/>
        </w:rPr>
        <w:t xml:space="preserve"> przez Kierownika p</w:t>
      </w:r>
      <w:r w:rsidRPr="00937E9E">
        <w:rPr>
          <w:rFonts w:ascii="Verdana" w:hAnsi="Verdana" w:cs="Tahoma"/>
          <w:sz w:val="20"/>
          <w:szCs w:val="20"/>
        </w:rPr>
        <w:t>rojektu protokół z kwartalnego przeglądu</w:t>
      </w:r>
      <w:r w:rsidR="00F561B0" w:rsidRPr="00937E9E">
        <w:rPr>
          <w:rFonts w:ascii="Verdana" w:hAnsi="Verdana" w:cs="Tahoma"/>
          <w:sz w:val="20"/>
          <w:szCs w:val="20"/>
        </w:rPr>
        <w:t xml:space="preserve"> robót zrealizowanych w ramach k</w:t>
      </w:r>
      <w:r w:rsidRPr="00937E9E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B17213">
        <w:rPr>
          <w:rFonts w:ascii="Verdana" w:hAnsi="Verdana" w:cs="Tahoma"/>
          <w:sz w:val="20"/>
          <w:szCs w:val="20"/>
        </w:rPr>
        <w:t>, z zastrzeżeniem ust. 9.</w:t>
      </w:r>
    </w:p>
    <w:p w14:paraId="3204FABA" w14:textId="3A98C521" w:rsidR="00B17213" w:rsidRDefault="00B17213" w:rsidP="00B51433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 w:hanging="426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przypadku gdy Wykonawcą będzie osoba fizyczna prowadząca działalność gospodarczą niezatrudniająca pracowników oraz niezawierająca umów ze zleceniobiorcami, rozliczenia wynagrodzenia będą następowały na </w:t>
      </w:r>
      <w:r w:rsidR="00FE0CC1">
        <w:rPr>
          <w:rFonts w:ascii="Verdana" w:hAnsi="Verdana" w:cs="Tahoma"/>
          <w:color w:val="000000"/>
          <w:sz w:val="20"/>
          <w:szCs w:val="20"/>
        </w:rPr>
        <w:t>nast</w:t>
      </w:r>
      <w:r>
        <w:rPr>
          <w:rFonts w:ascii="Verdana" w:hAnsi="Verdana" w:cs="Tahoma"/>
          <w:color w:val="000000"/>
          <w:sz w:val="20"/>
          <w:szCs w:val="20"/>
        </w:rPr>
        <w:t>ępujących zasadach:</w:t>
      </w:r>
    </w:p>
    <w:p w14:paraId="0413753C" w14:textId="77777777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79853E98" w14:textId="639AD32B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Wykonawca, </w:t>
      </w:r>
      <w:r w:rsidR="005E4AAF">
        <w:rPr>
          <w:rFonts w:ascii="Verdana" w:hAnsi="Verdana" w:cs="Tahoma"/>
          <w:color w:val="000000"/>
          <w:sz w:val="20"/>
          <w:szCs w:val="20"/>
        </w:rPr>
        <w:t xml:space="preserve">wraz ze sprawozdaniem z realizacji przedmiotu umowy, o którym mowa w ust. 3, </w:t>
      </w:r>
      <w:r>
        <w:rPr>
          <w:rFonts w:ascii="Verdana" w:hAnsi="Verdana" w:cs="Tahoma"/>
          <w:color w:val="000000"/>
          <w:sz w:val="20"/>
          <w:szCs w:val="20"/>
        </w:rPr>
        <w:t>zobowiązany będzie do składania miesięcznych zestawień ilości roboczogodzin godzin świadczonych usług, do każdej wystawionej faktury;</w:t>
      </w:r>
    </w:p>
    <w:p w14:paraId="07BF53D5" w14:textId="77777777" w:rsidR="00B17213" w:rsidRPr="002F1D55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78FAB57C" w14:textId="488D2D44" w:rsidR="00B17213" w:rsidRPr="005D6332" w:rsidDel="00043C83" w:rsidRDefault="00B17213" w:rsidP="005D6332">
      <w:pPr>
        <w:spacing w:line="260" w:lineRule="atLeast"/>
        <w:rPr>
          <w:del w:id="19" w:author="Marcin Wróblewski" w:date="2022-07-11T00:55:00Z"/>
          <w:rFonts w:ascii="Verdana" w:hAnsi="Verdana" w:cs="Tahoma"/>
          <w:sz w:val="20"/>
          <w:szCs w:val="20"/>
        </w:rPr>
      </w:pPr>
    </w:p>
    <w:p w14:paraId="42DD7607" w14:textId="77777777" w:rsidR="00F561B0" w:rsidRPr="00937E9E" w:rsidRDefault="00F561B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3647B71" w:rsidR="00CA0099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1537A3A6" w14:textId="03ECD046" w:rsidR="00043C83" w:rsidRDefault="00043C83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B51433">
        <w:rPr>
          <w:rFonts w:ascii="Verdana" w:hAnsi="Verdana" w:cs="Tahoma"/>
          <w:sz w:val="20"/>
          <w:szCs w:val="20"/>
        </w:rPr>
        <w:t>3. Wydanie polecenia, o którym mowa w niniejszym paragrafie, może nastąpić w szczególności w następujących przypadkach:</w:t>
      </w:r>
    </w:p>
    <w:p w14:paraId="2EFECD32" w14:textId="65A64B3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a) zmiany terminu realizacji zadania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,</w:t>
      </w:r>
    </w:p>
    <w:p w14:paraId="2984958E" w14:textId="1BEE69AC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b) zwłoki w wykonywaniu umowy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.</w:t>
      </w:r>
    </w:p>
    <w:p w14:paraId="6A6EBAA0" w14:textId="024B3776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W przypadku wystąpienia sytuacji wskazanych w pkt 3 Wykonawca po upływie terminu wykonania zadania przez Wykonawcę </w:t>
      </w:r>
      <w:r w:rsidR="00076DD9">
        <w:rPr>
          <w:rFonts w:ascii="Verdana" w:hAnsi="Verdana" w:cs="Tahoma"/>
          <w:sz w:val="20"/>
          <w:szCs w:val="20"/>
        </w:rPr>
        <w:t xml:space="preserve">robót </w:t>
      </w:r>
      <w:r>
        <w:rPr>
          <w:rFonts w:ascii="Verdana" w:hAnsi="Verdana" w:cs="Tahoma"/>
          <w:sz w:val="20"/>
          <w:szCs w:val="20"/>
        </w:rPr>
        <w:t>ma obowiązek zinwentaryzować oraz wycenić postęp prac</w:t>
      </w:r>
      <w:r w:rsidR="00CF2E79">
        <w:rPr>
          <w:rFonts w:ascii="Verdana" w:hAnsi="Verdana" w:cs="Tahoma"/>
          <w:sz w:val="20"/>
          <w:szCs w:val="20"/>
        </w:rPr>
        <w:t xml:space="preserve"> wykonanych przez Wykonawcę zadania</w:t>
      </w:r>
      <w:r>
        <w:rPr>
          <w:rFonts w:ascii="Verdana" w:hAnsi="Verdana" w:cs="Tahoma"/>
          <w:sz w:val="20"/>
          <w:szCs w:val="20"/>
        </w:rPr>
        <w:t>.</w:t>
      </w:r>
    </w:p>
    <w:p w14:paraId="3AD5D367" w14:textId="16B61369" w:rsidR="00DE6511" w:rsidRPr="00B51433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5. W przypadku zwiększenia </w:t>
      </w:r>
      <w:r w:rsidRPr="007C2613">
        <w:rPr>
          <w:rFonts w:ascii="Verdana" w:hAnsi="Verdana" w:cs="Tahoma"/>
          <w:sz w:val="20"/>
          <w:szCs w:val="20"/>
        </w:rPr>
        <w:t xml:space="preserve">czasu realizacji robót budowlanych, </w:t>
      </w:r>
      <w:r w:rsidR="00CF2E79" w:rsidRPr="007C2613">
        <w:rPr>
          <w:rFonts w:ascii="Verdana" w:hAnsi="Verdana" w:cs="Tahoma"/>
          <w:sz w:val="20"/>
          <w:szCs w:val="20"/>
        </w:rPr>
        <w:t xml:space="preserve">Wykonawcy przysługuje prawo do dodatkowego wynagrodzenia w kwocie </w:t>
      </w:r>
      <w:r w:rsidR="00BC17E2" w:rsidRPr="007C2613">
        <w:rPr>
          <w:rFonts w:ascii="Verdana" w:hAnsi="Verdana" w:cs="Tahoma"/>
          <w:sz w:val="20"/>
          <w:szCs w:val="20"/>
        </w:rPr>
        <w:t>proporcjonalnej do wydłużonego czasu realizacji robót budowlanych.</w:t>
      </w:r>
    </w:p>
    <w:p w14:paraId="4C225062" w14:textId="77777777" w:rsidR="007B5D8A" w:rsidRDefault="007B5D8A" w:rsidP="007B5D8A">
      <w:pPr>
        <w:spacing w:after="80"/>
        <w:ind w:right="-3"/>
        <w:jc w:val="both"/>
        <w:rPr>
          <w:ins w:id="20" w:author="Marcin Wróblewski" w:date="2022-09-11T16:49:00Z"/>
          <w:rFonts w:ascii="Verdana" w:eastAsia="MS Reference Sans Serif" w:hAnsi="Verdana" w:cs="Calibri"/>
          <w:color w:val="FF0000"/>
          <w:sz w:val="22"/>
          <w:szCs w:val="22"/>
          <w:lang w:val="pl"/>
        </w:rPr>
      </w:pP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217B9910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 xml:space="preserve">Wykonawca przerwał z </w:t>
      </w:r>
      <w:r w:rsidR="00043C83">
        <w:rPr>
          <w:rFonts w:ascii="Verdana" w:hAnsi="Verdana"/>
          <w:sz w:val="20"/>
          <w:szCs w:val="20"/>
        </w:rPr>
        <w:t xml:space="preserve">własnej winy </w:t>
      </w:r>
      <w:r w:rsidRPr="00937E9E">
        <w:rPr>
          <w:rFonts w:ascii="Verdana" w:hAnsi="Verdana"/>
          <w:sz w:val="20"/>
          <w:szCs w:val="20"/>
        </w:rPr>
        <w:t>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64B003CE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043C83">
        <w:rPr>
          <w:rFonts w:ascii="Verdana" w:hAnsi="Verdana"/>
          <w:sz w:val="20"/>
          <w:szCs w:val="20"/>
        </w:rPr>
        <w:t>, i nie zmienia sposobu jej realizacji pomimo pisemnego wezwania i wyznaczenia w tym celu odpowiedniego terminu,</w:t>
      </w:r>
      <w:del w:id="21" w:author="Marcin Wróblewski" w:date="2022-07-11T00:58:00Z">
        <w:r w:rsidR="009C0FB6" w:rsidRPr="00937E9E" w:rsidDel="00043C83">
          <w:rPr>
            <w:rFonts w:ascii="Verdana" w:hAnsi="Verdana"/>
            <w:sz w:val="20"/>
            <w:szCs w:val="20"/>
          </w:rPr>
          <w:delText>,</w:delText>
        </w:r>
      </w:del>
    </w:p>
    <w:p w14:paraId="0ADA50C2" w14:textId="084F821A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2711EB">
        <w:rPr>
          <w:rFonts w:ascii="Verdana" w:hAnsi="Verdana"/>
          <w:sz w:val="20"/>
          <w:szCs w:val="20"/>
        </w:rPr>
        <w:t>, uniemożliwiającej realizację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20DDE78A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2711EB">
        <w:rPr>
          <w:rFonts w:ascii="Verdana" w:hAnsi="Verdana" w:cs="Tahoma"/>
          <w:sz w:val="20"/>
          <w:szCs w:val="20"/>
        </w:rPr>
        <w:t>zwłoki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C0857D8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2711EB">
        <w:rPr>
          <w:rFonts w:ascii="Verdana" w:hAnsi="Verdana" w:cs="Tahoma"/>
          <w:sz w:val="20"/>
          <w:szCs w:val="20"/>
        </w:rPr>
        <w:t>zwłokę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5E22AA5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– </w:t>
      </w:r>
      <w:r w:rsidR="00056D8D">
        <w:rPr>
          <w:rFonts w:ascii="Verdana" w:hAnsi="Verdana" w:cs="Tahoma"/>
          <w:sz w:val="20"/>
          <w:szCs w:val="20"/>
        </w:rPr>
        <w:t>kara umowna w wysokości 1000 </w:t>
      </w:r>
      <w:r w:rsidR="002711EB">
        <w:rPr>
          <w:rFonts w:ascii="Verdana" w:hAnsi="Verdana" w:cs="Tahoma"/>
          <w:sz w:val="20"/>
          <w:szCs w:val="20"/>
        </w:rPr>
        <w:t>zł</w:t>
      </w:r>
      <w:ins w:id="22" w:author="Tworek Michał" w:date="2022-07-15T07:37:00Z">
        <w:r w:rsidR="00D873AE">
          <w:rPr>
            <w:rFonts w:ascii="Verdana" w:hAnsi="Verdana" w:cs="Tahoma"/>
            <w:sz w:val="20"/>
            <w:szCs w:val="20"/>
          </w:rPr>
          <w:t xml:space="preserve"> </w:t>
        </w:r>
      </w:ins>
      <w:r w:rsidR="00056D8D" w:rsidRPr="00056D8D">
        <w:rPr>
          <w:rFonts w:ascii="Verdana" w:hAnsi="Verdana" w:cs="Tahoma"/>
          <w:sz w:val="20"/>
          <w:szCs w:val="20"/>
        </w:rPr>
        <w:t xml:space="preserve"> </w:t>
      </w:r>
      <w:r w:rsidR="00056D8D" w:rsidRPr="00937E9E">
        <w:rPr>
          <w:rFonts w:ascii="Verdana" w:hAnsi="Verdana" w:cs="Tahoma"/>
          <w:sz w:val="20"/>
          <w:szCs w:val="20"/>
        </w:rPr>
        <w:t xml:space="preserve">(słownie złotych: </w:t>
      </w:r>
      <w:r w:rsidR="00056D8D">
        <w:rPr>
          <w:rFonts w:ascii="Verdana" w:hAnsi="Verdana" w:cs="Tahoma"/>
          <w:sz w:val="20"/>
          <w:szCs w:val="20"/>
        </w:rPr>
        <w:t>tysiąc</w:t>
      </w:r>
      <w:r w:rsidR="00056D8D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52C4B515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2711EB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F3526CE" w:rsidR="00DB1032" w:rsidRPr="00937E9E" w:rsidRDefault="002711EB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Zamawiający zastrzega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prawo dochodzenia na zasadach ogólnych odszkodowania przewyższającego wysokość otrzymanych kar umownych do wysokości rzeczywiście poniesionej szkody.</w:t>
      </w:r>
    </w:p>
    <w:p w14:paraId="2C97E161" w14:textId="642C6B4E" w:rsidR="00DB1032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Zamawiający zastrzega sobie prawo do potrącenia kar umownych z należności Wykonawcy, na co Wykonawca wyraża zgodę</w:t>
      </w:r>
      <w:r w:rsidR="002711EB">
        <w:rPr>
          <w:rFonts w:ascii="Verdana" w:hAnsi="Verdana" w:cs="Tahoma"/>
          <w:sz w:val="20"/>
          <w:szCs w:val="20"/>
          <w:lang w:eastAsia="pl-PL"/>
        </w:rPr>
        <w:t>, o ile obowiązujące przepisy prawa nie będą wyłączały takiej możliwości</w:t>
      </w:r>
      <w:r w:rsidRPr="00937E9E">
        <w:rPr>
          <w:rFonts w:ascii="Verdana" w:hAnsi="Verdana" w:cs="Tahoma"/>
          <w:sz w:val="20"/>
          <w:szCs w:val="20"/>
          <w:lang w:eastAsia="pl-PL"/>
        </w:rPr>
        <w:t>.</w:t>
      </w:r>
    </w:p>
    <w:p w14:paraId="171D8593" w14:textId="5148E175" w:rsidR="00056D8D" w:rsidRPr="00B51433" w:rsidRDefault="00056D8D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Za istotne uchybienia w realizacji przedmiotu umowy Strony uznają w szczególności:</w:t>
      </w:r>
    </w:p>
    <w:p w14:paraId="6E968123" w14:textId="45956C52" w:rsidR="00056D8D" w:rsidRPr="00B51433" w:rsidRDefault="00056D8D" w:rsidP="00056D8D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1)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wydawanie Wykonawcy</w:t>
      </w:r>
      <w:r w:rsidR="00D7498E">
        <w:rPr>
          <w:rFonts w:ascii="Verdana" w:hAnsi="Verdana" w:cs="Tahoma"/>
          <w:sz w:val="20"/>
          <w:szCs w:val="20"/>
          <w:lang w:eastAsia="pl-PL"/>
        </w:rPr>
        <w:t xml:space="preserve"> robót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poleceń niezgodnych 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przepisami prawa lub wykraczających poza zakres określony niniejszą umową oraz 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brak współpracy </w:t>
      </w:r>
      <w:del w:id="23" w:author="Marcin Wróblewski" w:date="2022-09-11T16:55:00Z">
        <w:r w:rsidR="009866E1" w:rsidRPr="00B51433" w:rsidDel="006C74AF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6C74AF" w:rsidRPr="00B51433">
        <w:rPr>
          <w:rFonts w:ascii="Verdana" w:hAnsi="Verdana" w:cs="Tahoma"/>
          <w:sz w:val="20"/>
          <w:szCs w:val="20"/>
          <w:lang w:eastAsia="pl-PL"/>
        </w:rPr>
        <w:t>z</w:t>
      </w:r>
      <w:r w:rsidR="006C74AF">
        <w:rPr>
          <w:rFonts w:ascii="Verdana" w:hAnsi="Verdana" w:cs="Tahoma"/>
          <w:sz w:val="20"/>
          <w:szCs w:val="20"/>
          <w:lang w:eastAsia="pl-PL"/>
        </w:rPr>
        <w:t> ustanowionym przez Zamawiającego Kierownikiem Projektu</w:t>
      </w:r>
      <w:r w:rsidRPr="00B51433">
        <w:rPr>
          <w:rFonts w:ascii="Verdana" w:hAnsi="Verdana" w:cs="Tahoma"/>
          <w:sz w:val="20"/>
          <w:szCs w:val="20"/>
          <w:lang w:eastAsia="pl-PL"/>
        </w:rPr>
        <w:t>;</w:t>
      </w:r>
    </w:p>
    <w:p w14:paraId="4AB4B38C" w14:textId="29C34AAB" w:rsidR="00056D8D" w:rsidRDefault="00056D8D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2</w:t>
      </w:r>
      <w:r w:rsidR="009866E1" w:rsidRPr="00D7498E">
        <w:rPr>
          <w:rFonts w:ascii="Verdana" w:hAnsi="Verdana" w:cs="Tahoma"/>
          <w:sz w:val="20"/>
          <w:szCs w:val="20"/>
          <w:lang w:eastAsia="pl-PL"/>
        </w:rPr>
        <w:t>)</w:t>
      </w:r>
      <w:r w:rsidR="009866E1">
        <w:rPr>
          <w:rFonts w:ascii="Verdana" w:hAnsi="Verdana" w:cs="Tahoma"/>
          <w:sz w:val="20"/>
          <w:szCs w:val="20"/>
          <w:lang w:eastAsia="pl-PL"/>
        </w:rPr>
        <w:t xml:space="preserve">  nie przekazywanie Zamawiającemu informacji dotyczących zagrożeń związanych </w:t>
      </w:r>
      <w:del w:id="24" w:author="Wróblewski Marcin" w:date="2022-08-01T13:30:00Z">
        <w:r w:rsidR="009866E1" w:rsidDel="00FD5E24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FD5E24">
        <w:rPr>
          <w:rFonts w:ascii="Verdana" w:hAnsi="Verdana" w:cs="Tahoma"/>
          <w:sz w:val="20"/>
          <w:szCs w:val="20"/>
          <w:lang w:eastAsia="pl-PL"/>
        </w:rPr>
        <w:t>z </w:t>
      </w:r>
      <w:r w:rsidR="009866E1">
        <w:rPr>
          <w:rFonts w:ascii="Verdana" w:hAnsi="Verdana" w:cs="Tahoma"/>
          <w:sz w:val="20"/>
          <w:szCs w:val="20"/>
          <w:lang w:eastAsia="pl-PL"/>
        </w:rPr>
        <w:t>realizacją zamówienia;</w:t>
      </w:r>
    </w:p>
    <w:p w14:paraId="75A89641" w14:textId="3FEFFB39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3) braku podejmowania działań zgodnych z Opisem Przedmiotu Zamówienia mimo drugiego pisemnego wezwania kierownika projektu, w szczególności:</w:t>
      </w:r>
    </w:p>
    <w:p w14:paraId="74858BAD" w14:textId="17DC5686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- nie </w:t>
      </w: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Pr="00AB5927">
        <w:rPr>
          <w:rFonts w:ascii="Verdana" w:hAnsi="Verdana" w:cs="Tahoma"/>
          <w:sz w:val="20"/>
          <w:szCs w:val="20"/>
        </w:rPr>
        <w:br/>
        <w:t>lub niezgodnie z wymaganiami dotyczącymi zadania</w:t>
      </w:r>
      <w:r w:rsidR="00D7498E">
        <w:rPr>
          <w:rFonts w:ascii="Verdana" w:hAnsi="Verdana" w:cs="Tahoma"/>
          <w:sz w:val="20"/>
          <w:szCs w:val="20"/>
        </w:rPr>
        <w:t>,</w:t>
      </w:r>
    </w:p>
    <w:p w14:paraId="7AF00E78" w14:textId="08672389" w:rsidR="00D7498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AB5927">
        <w:rPr>
          <w:rFonts w:ascii="Verdana" w:hAnsi="Verdana" w:cs="Tahoma"/>
          <w:sz w:val="20"/>
          <w:szCs w:val="20"/>
        </w:rPr>
        <w:t>dopuszczeniu wyrobów budowlanych, materiałów, prefabrykatów i wszystkich elementów i urządzeń przewidzianych do wbudowania i wykorzystania przy realizacji robót</w:t>
      </w:r>
      <w:r>
        <w:rPr>
          <w:rFonts w:ascii="Verdana" w:hAnsi="Verdana" w:cs="Tahoma"/>
          <w:sz w:val="20"/>
          <w:szCs w:val="20"/>
        </w:rPr>
        <w:t>, niezgodnych z wymaganiami stawianymi Wykonawcy robót,</w:t>
      </w:r>
    </w:p>
    <w:p w14:paraId="77CAFDC8" w14:textId="5955C387" w:rsidR="00D7498E" w:rsidRPr="00937E9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>- odbioru robót, które bez sprawdzenia Wykonawcy uległy zakryciu.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1125ADD4" w14:textId="499EC0EC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Usługi inne niż wymienione w ust. 1 pkt 2 Wykonawca wykona siłami własnymi, </w:t>
      </w:r>
      <w:del w:id="25" w:author="Wróblewski Marcin" w:date="2022-10-10T11:52:00Z">
        <w:r w:rsidRPr="00937E9E" w:rsidDel="00934478">
          <w:rPr>
            <w:rFonts w:ascii="Verdana" w:hAnsi="Verdana"/>
            <w:sz w:val="20"/>
            <w:szCs w:val="20"/>
            <w:lang w:eastAsia="pl-PL"/>
          </w:rPr>
          <w:delText xml:space="preserve">z </w:delText>
        </w:r>
      </w:del>
      <w:r w:rsidR="00934478" w:rsidRPr="00937E9E">
        <w:rPr>
          <w:rFonts w:ascii="Verdana" w:hAnsi="Verdana"/>
          <w:sz w:val="20"/>
          <w:szCs w:val="20"/>
          <w:lang w:eastAsia="pl-PL"/>
        </w:rPr>
        <w:t>z</w:t>
      </w:r>
      <w:r w:rsidR="00934478">
        <w:rPr>
          <w:rFonts w:ascii="Verdana" w:hAnsi="Verdana"/>
          <w:sz w:val="20"/>
          <w:szCs w:val="20"/>
          <w:lang w:eastAsia="pl-PL"/>
        </w:rPr>
        <w:t> </w:t>
      </w:r>
      <w:r w:rsidRPr="00937E9E">
        <w:rPr>
          <w:rFonts w:ascii="Verdana" w:hAnsi="Verdana"/>
          <w:sz w:val="20"/>
          <w:szCs w:val="20"/>
          <w:lang w:eastAsia="pl-PL"/>
        </w:rPr>
        <w:t>zastrzeżeniem ust. 3.</w:t>
      </w:r>
    </w:p>
    <w:p w14:paraId="7130E03E" w14:textId="6A5C05CF" w:rsidR="00580DFC" w:rsidRPr="005D6332" w:rsidRDefault="00580DFC" w:rsidP="005D6332">
      <w:pPr>
        <w:ind w:left="357" w:hanging="357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</w:t>
      </w:r>
    </w:p>
    <w:p w14:paraId="7B178DA6" w14:textId="600E59DA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2199F17D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B51433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D7498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1370DB3A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B51433">
        <w:rPr>
          <w:rFonts w:ascii="Verdana" w:hAnsi="Verdana"/>
          <w:sz w:val="20"/>
          <w:szCs w:val="20"/>
          <w:lang w:eastAsia="pl-PL"/>
        </w:rPr>
        <w:lastRenderedPageBreak/>
        <w:t xml:space="preserve">1. Wykonawca zobowiązany jest do zawarcia </w:t>
      </w:r>
      <w:r w:rsidR="005B7BDE" w:rsidRPr="00B51433">
        <w:rPr>
          <w:rFonts w:ascii="Verdana" w:hAnsi="Verdana"/>
          <w:sz w:val="20"/>
          <w:szCs w:val="20"/>
          <w:lang w:eastAsia="pl-PL"/>
        </w:rPr>
        <w:t>umowy odpowiedzialności cywilnej od prowadzonej działalności gospodarczej, z limitem tej odpowiedzialności do kwoty</w:t>
      </w:r>
      <w:r w:rsidR="00D7498E" w:rsidRPr="00B51433">
        <w:rPr>
          <w:rFonts w:ascii="Verdana" w:hAnsi="Verdana"/>
          <w:sz w:val="20"/>
          <w:szCs w:val="20"/>
          <w:lang w:eastAsia="pl-PL"/>
        </w:rPr>
        <w:t xml:space="preserve"> </w:t>
      </w:r>
      <w:ins w:id="26" w:author="Tworek Michał" w:date="2022-07-18T09:03:00Z">
        <w:r w:rsidR="00D7498E" w:rsidRPr="00B51433">
          <w:rPr>
            <w:rFonts w:ascii="Verdana" w:hAnsi="Verdana"/>
            <w:sz w:val="20"/>
            <w:szCs w:val="20"/>
            <w:lang w:eastAsia="pl-PL"/>
          </w:rPr>
          <w:t>7</w:t>
        </w:r>
      </w:ins>
      <w:r w:rsidR="00D7498E" w:rsidRPr="00B51433">
        <w:rPr>
          <w:rFonts w:ascii="Verdana" w:hAnsi="Verdana"/>
          <w:sz w:val="20"/>
          <w:szCs w:val="20"/>
          <w:lang w:eastAsia="pl-PL"/>
        </w:rPr>
        <w:t xml:space="preserve">0000 </w:t>
      </w:r>
      <w:r w:rsidR="005B7BDE" w:rsidRPr="00B51433">
        <w:rPr>
          <w:rFonts w:ascii="Verdana" w:hAnsi="Verdana"/>
          <w:sz w:val="20"/>
          <w:szCs w:val="20"/>
          <w:lang w:eastAsia="pl-PL"/>
        </w:rPr>
        <w:t>zł</w:t>
      </w:r>
      <w:r w:rsidR="005B7BDE" w:rsidRPr="00D7498E">
        <w:rPr>
          <w:rFonts w:ascii="Verdana" w:hAnsi="Verdana"/>
          <w:sz w:val="20"/>
          <w:szCs w:val="20"/>
          <w:lang w:eastAsia="pl-PL"/>
        </w:rPr>
        <w:t xml:space="preserve">., </w:t>
      </w:r>
      <w:r w:rsidRPr="00937E9E">
        <w:rPr>
          <w:rFonts w:ascii="Verdana" w:hAnsi="Verdana"/>
          <w:sz w:val="20"/>
          <w:szCs w:val="20"/>
          <w:lang w:eastAsia="pl-PL"/>
        </w:rPr>
        <w:t>na czas realizacji usług objętych umową.</w:t>
      </w:r>
    </w:p>
    <w:p w14:paraId="47015B13" w14:textId="5A92EA7F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</w:t>
      </w:r>
      <w:r w:rsidR="005B7BDE">
        <w:rPr>
          <w:rFonts w:ascii="Verdana" w:hAnsi="Verdana"/>
          <w:sz w:val="20"/>
          <w:szCs w:val="20"/>
          <w:lang w:eastAsia="pl-PL"/>
        </w:rPr>
        <w:t>, z potwierdzeniem dokonania opłaty składki ubezpieczeniowej</w:t>
      </w:r>
      <w:r w:rsidRPr="00937E9E">
        <w:rPr>
          <w:rFonts w:ascii="Verdana" w:hAnsi="Verdana"/>
          <w:sz w:val="20"/>
          <w:szCs w:val="20"/>
          <w:lang w:eastAsia="pl-PL"/>
        </w:rPr>
        <w:t>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48FD4348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</w:t>
      </w:r>
      <w:r w:rsidR="004A766E">
        <w:rPr>
          <w:rFonts w:ascii="Verdana" w:hAnsi="Verdana"/>
          <w:sz w:val="20"/>
          <w:szCs w:val="20"/>
          <w:lang w:eastAsia="pl-PL"/>
        </w:rPr>
        <w:t>3</w:t>
      </w:r>
      <w:r w:rsidRPr="00937E9E">
        <w:rPr>
          <w:rFonts w:ascii="Verdana" w:hAnsi="Verdana"/>
          <w:sz w:val="20"/>
          <w:szCs w:val="20"/>
          <w:lang w:eastAsia="pl-PL"/>
        </w:rPr>
        <w:t xml:space="preserve">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0D606CA2" w14:textId="39DD7AC9" w:rsidR="00693D57" w:rsidRPr="00937E9E" w:rsidDel="006C74AF" w:rsidRDefault="00693D57" w:rsidP="0064618E">
      <w:pPr>
        <w:spacing w:line="260" w:lineRule="atLeast"/>
        <w:jc w:val="center"/>
        <w:rPr>
          <w:del w:id="27" w:author="Marcin Wróblewski" w:date="2022-09-11T16:57:00Z"/>
          <w:rFonts w:ascii="Verdana" w:hAnsi="Verdana" w:cs="Tahoma"/>
          <w:bCs/>
          <w:sz w:val="20"/>
          <w:szCs w:val="20"/>
        </w:rPr>
      </w:pPr>
    </w:p>
    <w:p w14:paraId="3E65369D" w14:textId="0719CB2F" w:rsidR="004A766E" w:rsidDel="006C74AF" w:rsidRDefault="004A766E" w:rsidP="0064618E">
      <w:pPr>
        <w:spacing w:line="260" w:lineRule="atLeast"/>
        <w:jc w:val="center"/>
        <w:rPr>
          <w:del w:id="28" w:author="Marcin Wróblewski" w:date="2022-09-11T16:57:00Z"/>
          <w:rFonts w:ascii="Verdana" w:hAnsi="Verdana" w:cs="Tahoma"/>
          <w:bCs/>
          <w:sz w:val="20"/>
          <w:szCs w:val="20"/>
        </w:rPr>
      </w:pPr>
    </w:p>
    <w:p w14:paraId="5FEED28B" w14:textId="77777777" w:rsidR="004A766E" w:rsidRDefault="004A766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4BED0BE9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6757C6F7" w:rsidR="005B2F7B" w:rsidRDefault="005B2F7B" w:rsidP="0064618E">
      <w:pPr>
        <w:spacing w:line="260" w:lineRule="atLeast"/>
        <w:jc w:val="center"/>
        <w:rPr>
          <w:ins w:id="29" w:author="Tworek Michał" w:date="2022-10-10T13:01:00Z"/>
          <w:rFonts w:ascii="Verdana" w:hAnsi="Verdana" w:cs="Tahoma"/>
          <w:bCs/>
          <w:sz w:val="20"/>
          <w:szCs w:val="20"/>
        </w:rPr>
      </w:pPr>
    </w:p>
    <w:p w14:paraId="2D78D9BB" w14:textId="1045B946" w:rsidR="007C2613" w:rsidRDefault="007C2613" w:rsidP="0064618E">
      <w:pPr>
        <w:spacing w:line="260" w:lineRule="atLeast"/>
        <w:jc w:val="center"/>
        <w:rPr>
          <w:ins w:id="30" w:author="Tworek Michał" w:date="2022-10-10T13:01:00Z"/>
          <w:rFonts w:ascii="Verdana" w:hAnsi="Verdana" w:cs="Tahoma"/>
          <w:bCs/>
          <w:sz w:val="20"/>
          <w:szCs w:val="20"/>
        </w:rPr>
      </w:pPr>
    </w:p>
    <w:p w14:paraId="5DE159D7" w14:textId="77777777" w:rsidR="007C2613" w:rsidRPr="00937E9E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16</w:t>
      </w:r>
    </w:p>
    <w:p w14:paraId="562C009B" w14:textId="7EFA8090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</w:t>
      </w:r>
      <w:r w:rsidR="005B7BDE">
        <w:rPr>
          <w:rFonts w:ascii="Verdana" w:hAnsi="Verdana" w:cs="Tahoma"/>
          <w:sz w:val="20"/>
          <w:szCs w:val="20"/>
        </w:rPr>
        <w:t xml:space="preserve"> – Oddziału w Kielcach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77777777" w:rsidR="00E308A2" w:rsidRPr="00937E9E" w:rsidRDefault="00E308A2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formularz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</w:p>
    <w:p w14:paraId="732D919E" w14:textId="77777777" w:rsidR="009E09B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45093A"/>
    <w:multiLevelType w:val="hybridMultilevel"/>
    <w:tmpl w:val="D7707C10"/>
    <w:lvl w:ilvl="0" w:tplc="04150011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25592"/>
    <w:multiLevelType w:val="hybridMultilevel"/>
    <w:tmpl w:val="4E769BCA"/>
    <w:lvl w:ilvl="0" w:tplc="27263C9C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600E09"/>
    <w:multiLevelType w:val="hybridMultilevel"/>
    <w:tmpl w:val="6BBA5AAA"/>
    <w:lvl w:ilvl="0" w:tplc="FFFFFFFF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00740"/>
    <w:multiLevelType w:val="hybridMultilevel"/>
    <w:tmpl w:val="6BBA5AAA"/>
    <w:lvl w:ilvl="0" w:tplc="3BF487BA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8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13"/>
  </w:num>
  <w:num w:numId="12">
    <w:abstractNumId w:val="3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8"/>
  </w:num>
  <w:num w:numId="16">
    <w:abstractNumId w:val="41"/>
  </w:num>
  <w:num w:numId="17">
    <w:abstractNumId w:val="12"/>
  </w:num>
  <w:num w:numId="18">
    <w:abstractNumId w:val="14"/>
  </w:num>
  <w:num w:numId="19">
    <w:abstractNumId w:val="42"/>
  </w:num>
  <w:num w:numId="20">
    <w:abstractNumId w:val="18"/>
  </w:num>
  <w:num w:numId="21">
    <w:abstractNumId w:val="32"/>
  </w:num>
  <w:num w:numId="22">
    <w:abstractNumId w:val="35"/>
  </w:num>
  <w:num w:numId="23">
    <w:abstractNumId w:val="40"/>
  </w:num>
  <w:num w:numId="24">
    <w:abstractNumId w:val="17"/>
  </w:num>
  <w:num w:numId="25">
    <w:abstractNumId w:val="10"/>
  </w:num>
  <w:num w:numId="26">
    <w:abstractNumId w:val="5"/>
  </w:num>
  <w:num w:numId="27">
    <w:abstractNumId w:val="39"/>
  </w:num>
  <w:num w:numId="28">
    <w:abstractNumId w:val="37"/>
  </w:num>
  <w:num w:numId="29">
    <w:abstractNumId w:val="25"/>
  </w:num>
  <w:num w:numId="30">
    <w:abstractNumId w:val="29"/>
  </w:num>
  <w:num w:numId="3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7"/>
  </w:num>
  <w:num w:numId="34">
    <w:abstractNumId w:val="16"/>
  </w:num>
  <w:num w:numId="35">
    <w:abstractNumId w:val="4"/>
  </w:num>
  <w:num w:numId="36">
    <w:abstractNumId w:val="24"/>
  </w:num>
  <w:num w:numId="37">
    <w:abstractNumId w:val="26"/>
  </w:num>
  <w:num w:numId="38">
    <w:abstractNumId w:val="11"/>
  </w:num>
  <w:num w:numId="39">
    <w:abstractNumId w:val="0"/>
  </w:num>
  <w:num w:numId="40">
    <w:abstractNumId w:val="22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8"/>
  </w:num>
  <w:num w:numId="44">
    <w:abstractNumId w:val="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worek Michał">
    <w15:presenceInfo w15:providerId="AD" w15:userId="S-1-5-21-2797994229-2454865769-3146988229-40187"/>
  </w15:person>
  <w15:person w15:author="Marcin Wróblewski">
    <w15:presenceInfo w15:providerId="Windows Live" w15:userId="c41a33da4307125e"/>
  </w15:person>
  <w15:person w15:author="Wróblewski Marcin">
    <w15:presenceInfo w15:providerId="AD" w15:userId="S-1-5-21-2797994229-2454865769-3146988229-454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7A12"/>
    <w:rsid w:val="00043C83"/>
    <w:rsid w:val="000463C8"/>
    <w:rsid w:val="000534EF"/>
    <w:rsid w:val="0005389A"/>
    <w:rsid w:val="00056D8D"/>
    <w:rsid w:val="00056EB9"/>
    <w:rsid w:val="00076DD9"/>
    <w:rsid w:val="00077B87"/>
    <w:rsid w:val="00084BBE"/>
    <w:rsid w:val="00087055"/>
    <w:rsid w:val="000923F5"/>
    <w:rsid w:val="00095A1D"/>
    <w:rsid w:val="0009739E"/>
    <w:rsid w:val="00097A9E"/>
    <w:rsid w:val="000A566E"/>
    <w:rsid w:val="000A57B2"/>
    <w:rsid w:val="000A66BB"/>
    <w:rsid w:val="000B0DF3"/>
    <w:rsid w:val="000B27EE"/>
    <w:rsid w:val="000B4043"/>
    <w:rsid w:val="000B6FF0"/>
    <w:rsid w:val="000C0704"/>
    <w:rsid w:val="000D1C90"/>
    <w:rsid w:val="000D6DF9"/>
    <w:rsid w:val="000E62F1"/>
    <w:rsid w:val="001048D4"/>
    <w:rsid w:val="0011367D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576E"/>
    <w:rsid w:val="00231DF0"/>
    <w:rsid w:val="00237B1D"/>
    <w:rsid w:val="002478E1"/>
    <w:rsid w:val="002711EB"/>
    <w:rsid w:val="0027612B"/>
    <w:rsid w:val="00280674"/>
    <w:rsid w:val="00285A1D"/>
    <w:rsid w:val="002870EF"/>
    <w:rsid w:val="002A09E8"/>
    <w:rsid w:val="002C6C0B"/>
    <w:rsid w:val="002D3B51"/>
    <w:rsid w:val="002E188C"/>
    <w:rsid w:val="002E288B"/>
    <w:rsid w:val="002E61B9"/>
    <w:rsid w:val="002F1D71"/>
    <w:rsid w:val="002F4F3A"/>
    <w:rsid w:val="002F503D"/>
    <w:rsid w:val="002F5E19"/>
    <w:rsid w:val="002F7C1C"/>
    <w:rsid w:val="003033FC"/>
    <w:rsid w:val="003041DE"/>
    <w:rsid w:val="0034236B"/>
    <w:rsid w:val="00344BAC"/>
    <w:rsid w:val="00365C85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1303"/>
    <w:rsid w:val="004470D6"/>
    <w:rsid w:val="004526EF"/>
    <w:rsid w:val="00463D22"/>
    <w:rsid w:val="00463FBF"/>
    <w:rsid w:val="0049365A"/>
    <w:rsid w:val="004A766E"/>
    <w:rsid w:val="004B3B59"/>
    <w:rsid w:val="004B5183"/>
    <w:rsid w:val="004B59D5"/>
    <w:rsid w:val="004C1A30"/>
    <w:rsid w:val="004D3A99"/>
    <w:rsid w:val="004E14CE"/>
    <w:rsid w:val="004E78CA"/>
    <w:rsid w:val="004F667B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5235B"/>
    <w:rsid w:val="0056035B"/>
    <w:rsid w:val="00580DFC"/>
    <w:rsid w:val="00590668"/>
    <w:rsid w:val="00592E25"/>
    <w:rsid w:val="005A064E"/>
    <w:rsid w:val="005A06D9"/>
    <w:rsid w:val="005B0CA2"/>
    <w:rsid w:val="005B2F7B"/>
    <w:rsid w:val="005B7BDE"/>
    <w:rsid w:val="005C45F8"/>
    <w:rsid w:val="005D6332"/>
    <w:rsid w:val="005E4AAF"/>
    <w:rsid w:val="005E538F"/>
    <w:rsid w:val="00600E7A"/>
    <w:rsid w:val="00620F82"/>
    <w:rsid w:val="00627F19"/>
    <w:rsid w:val="00630477"/>
    <w:rsid w:val="0064618E"/>
    <w:rsid w:val="00671451"/>
    <w:rsid w:val="00676E25"/>
    <w:rsid w:val="00693D57"/>
    <w:rsid w:val="00697234"/>
    <w:rsid w:val="006A4E23"/>
    <w:rsid w:val="006C1761"/>
    <w:rsid w:val="006C4939"/>
    <w:rsid w:val="006C74AF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801E2"/>
    <w:rsid w:val="00780486"/>
    <w:rsid w:val="00784ED1"/>
    <w:rsid w:val="00786AAD"/>
    <w:rsid w:val="00791F57"/>
    <w:rsid w:val="007923C4"/>
    <w:rsid w:val="0079601B"/>
    <w:rsid w:val="00796B6E"/>
    <w:rsid w:val="007978A2"/>
    <w:rsid w:val="007A3095"/>
    <w:rsid w:val="007B5D8A"/>
    <w:rsid w:val="007C2613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80AED"/>
    <w:rsid w:val="008B09DA"/>
    <w:rsid w:val="008C47B2"/>
    <w:rsid w:val="008C6A1E"/>
    <w:rsid w:val="008D6DBD"/>
    <w:rsid w:val="008E575E"/>
    <w:rsid w:val="008E5841"/>
    <w:rsid w:val="00913C8E"/>
    <w:rsid w:val="009227A0"/>
    <w:rsid w:val="00924754"/>
    <w:rsid w:val="00934478"/>
    <w:rsid w:val="009373B2"/>
    <w:rsid w:val="00937E9E"/>
    <w:rsid w:val="00970818"/>
    <w:rsid w:val="0098190F"/>
    <w:rsid w:val="009866E1"/>
    <w:rsid w:val="0098747E"/>
    <w:rsid w:val="00990F9D"/>
    <w:rsid w:val="00993B73"/>
    <w:rsid w:val="009948DA"/>
    <w:rsid w:val="0099558F"/>
    <w:rsid w:val="009B353D"/>
    <w:rsid w:val="009B4C26"/>
    <w:rsid w:val="009B6856"/>
    <w:rsid w:val="009B7F80"/>
    <w:rsid w:val="009C0FB6"/>
    <w:rsid w:val="009C14C9"/>
    <w:rsid w:val="009D0C99"/>
    <w:rsid w:val="009D24D0"/>
    <w:rsid w:val="009E09B2"/>
    <w:rsid w:val="009E7CDE"/>
    <w:rsid w:val="009F1A2E"/>
    <w:rsid w:val="009F7738"/>
    <w:rsid w:val="00A02271"/>
    <w:rsid w:val="00A22B27"/>
    <w:rsid w:val="00A279AA"/>
    <w:rsid w:val="00A37154"/>
    <w:rsid w:val="00A403D1"/>
    <w:rsid w:val="00A40C22"/>
    <w:rsid w:val="00A4254E"/>
    <w:rsid w:val="00A44477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A402D"/>
    <w:rsid w:val="00AB0854"/>
    <w:rsid w:val="00AB2D48"/>
    <w:rsid w:val="00AB4242"/>
    <w:rsid w:val="00AB4CC7"/>
    <w:rsid w:val="00AC3C40"/>
    <w:rsid w:val="00AD2568"/>
    <w:rsid w:val="00AE3894"/>
    <w:rsid w:val="00AF79FA"/>
    <w:rsid w:val="00B014A5"/>
    <w:rsid w:val="00B02132"/>
    <w:rsid w:val="00B05333"/>
    <w:rsid w:val="00B12BEA"/>
    <w:rsid w:val="00B17213"/>
    <w:rsid w:val="00B24538"/>
    <w:rsid w:val="00B35C9D"/>
    <w:rsid w:val="00B36EFD"/>
    <w:rsid w:val="00B426AE"/>
    <w:rsid w:val="00B51433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C17E2"/>
    <w:rsid w:val="00BC2A5C"/>
    <w:rsid w:val="00BD2D8C"/>
    <w:rsid w:val="00BD667C"/>
    <w:rsid w:val="00BE41F0"/>
    <w:rsid w:val="00BF1E1D"/>
    <w:rsid w:val="00BF7AC0"/>
    <w:rsid w:val="00C046FA"/>
    <w:rsid w:val="00C07D67"/>
    <w:rsid w:val="00C15F90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C7ED0"/>
    <w:rsid w:val="00CD3715"/>
    <w:rsid w:val="00CF2E79"/>
    <w:rsid w:val="00CF666E"/>
    <w:rsid w:val="00D27551"/>
    <w:rsid w:val="00D27F9B"/>
    <w:rsid w:val="00D33B35"/>
    <w:rsid w:val="00D359B6"/>
    <w:rsid w:val="00D450F7"/>
    <w:rsid w:val="00D51FA2"/>
    <w:rsid w:val="00D57525"/>
    <w:rsid w:val="00D60AD2"/>
    <w:rsid w:val="00D63BAF"/>
    <w:rsid w:val="00D65791"/>
    <w:rsid w:val="00D71E59"/>
    <w:rsid w:val="00D7498E"/>
    <w:rsid w:val="00D77BB7"/>
    <w:rsid w:val="00D873AE"/>
    <w:rsid w:val="00DA0FB8"/>
    <w:rsid w:val="00DB1032"/>
    <w:rsid w:val="00DC1998"/>
    <w:rsid w:val="00DC1E2F"/>
    <w:rsid w:val="00DD0B8C"/>
    <w:rsid w:val="00DE2D8D"/>
    <w:rsid w:val="00DE6511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120D7"/>
    <w:rsid w:val="00F46345"/>
    <w:rsid w:val="00F561B0"/>
    <w:rsid w:val="00F578F7"/>
    <w:rsid w:val="00F6663E"/>
    <w:rsid w:val="00F71A50"/>
    <w:rsid w:val="00F82FD5"/>
    <w:rsid w:val="00F83B7F"/>
    <w:rsid w:val="00FA3ABC"/>
    <w:rsid w:val="00FA66A6"/>
    <w:rsid w:val="00FA707D"/>
    <w:rsid w:val="00FB22A7"/>
    <w:rsid w:val="00FC14C3"/>
    <w:rsid w:val="00FC3186"/>
    <w:rsid w:val="00FD1291"/>
    <w:rsid w:val="00FD2F7B"/>
    <w:rsid w:val="00FD5E24"/>
    <w:rsid w:val="00FE0CC1"/>
    <w:rsid w:val="00FE23C6"/>
    <w:rsid w:val="00FE4BD5"/>
    <w:rsid w:val="00FE796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11EB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2607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Tworek Michał</cp:lastModifiedBy>
  <cp:revision>4</cp:revision>
  <cp:lastPrinted>2022-07-18T06:06:00Z</cp:lastPrinted>
  <dcterms:created xsi:type="dcterms:W3CDTF">2022-10-10T10:59:00Z</dcterms:created>
  <dcterms:modified xsi:type="dcterms:W3CDTF">2022-10-21T06:36:00Z</dcterms:modified>
</cp:coreProperties>
</file>